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numId w:val="1002"/>
          <w:ilvl w:val="0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